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a-test-of-headers"/>
      <w:r>
        <w:t xml:space="preserve">A Test of Headers</w:t>
      </w:r>
      <w:bookmarkEnd w:id="20"/>
    </w:p>
    <w:p>
      <w:pPr>
        <w:pStyle w:val="Heading2"/>
      </w:pPr>
      <w:bookmarkStart w:id="21" w:name="second-level"/>
      <w:r>
        <w:t xml:space="preserve">Second Level</w:t>
      </w:r>
      <w:bookmarkEnd w:id="21"/>
    </w:p>
    <w:p>
      <w:pPr>
        <w:pStyle w:val="FirstParagraph"/>
      </w:pPr>
      <w:r>
        <w:t xml:space="preserve">Some plain text.</w:t>
      </w:r>
    </w:p>
    <w:p>
      <w:pPr>
        <w:pStyle w:val="Heading3"/>
      </w:pPr>
      <w:bookmarkStart w:id="22" w:name="third-level"/>
      <w:r>
        <w:t xml:space="preserve">Third level</w:t>
      </w:r>
      <w:bookmarkEnd w:id="22"/>
    </w:p>
    <w:p>
      <w:pPr>
        <w:pStyle w:val="FirstParagraph"/>
      </w:pPr>
      <w:r>
        <w:t xml:space="preserve">Some more plain text.</w:t>
      </w:r>
    </w:p>
    <w:p>
      <w:pPr>
        <w:pStyle w:val="Heading4"/>
      </w:pPr>
      <w:bookmarkStart w:id="23" w:name="fourth-level"/>
      <w:r>
        <w:t xml:space="preserve">Fourth level</w:t>
      </w:r>
      <w:bookmarkEnd w:id="23"/>
    </w:p>
    <w:p>
      <w:pPr>
        <w:pStyle w:val="FirstParagraph"/>
      </w:pPr>
      <w:r>
        <w:t xml:space="preserve">Some more plain text.</w:t>
      </w:r>
    </w:p>
    <w:p>
      <w:pPr>
        <w:pStyle w:val="Heading5"/>
      </w:pPr>
      <w:bookmarkStart w:id="24" w:name="fifth-level"/>
      <w:r>
        <w:t xml:space="preserve">Fifth level</w:t>
      </w:r>
      <w:bookmarkEnd w:id="24"/>
    </w:p>
    <w:p>
      <w:pPr>
        <w:pStyle w:val="FirstParagraph"/>
      </w:pPr>
      <w:r>
        <w:t xml:space="preserve">Some more plain text.</w:t>
      </w:r>
    </w:p>
    <w:p>
      <w:pPr>
        <w:pStyle w:val="Heading6"/>
      </w:pPr>
      <w:bookmarkStart w:id="25" w:name="sixth-level"/>
      <w:r>
        <w:t xml:space="preserve">Sixth level</w:t>
      </w:r>
      <w:bookmarkEnd w:id="25"/>
    </w:p>
    <w:p>
      <w:pPr>
        <w:pStyle w:val="FirstParagraph"/>
      </w:pPr>
      <w:r>
        <w:t xml:space="preserve">Some more plain text.</w:t>
      </w:r>
    </w:p>
    <w:p>
      <w:pPr>
        <w:pStyle w:val="BodyText"/>
      </w:pPr>
      <w:r>
        <w:t xml:space="preserve">Seventh level</w:t>
      </w:r>
    </w:p>
    <w:p>
      <w:pPr>
        <w:pStyle w:val="BodyText"/>
      </w:pPr>
      <w:r>
        <w:t xml:space="preserve">Since no Heading 7 style exists in styles.xml, this gets converted to Span.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2018-10-09T17:33:33Z</dcterms:created>
  <dcterms:modified xsi:type="dcterms:W3CDTF">2018-10-09T17:33:33Z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">
    <vt:lpwstr>bar</vt:lpwstr>
  </property>
  <property fmtid="{D5CDD505-2E9C-101B-9397-08002B2CF9AE}" pid="3" name="baz">
    <vt:lpwstr>bim</vt:lpwstr>
  </property>
</Properties>
</file>